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93F" w:rsidRPr="004E493F" w:rsidRDefault="004E493F" w:rsidP="004E493F">
      <w:pPr>
        <w:spacing w:after="0" w:line="240" w:lineRule="auto"/>
        <w:outlineLvl w:val="1"/>
        <w:rPr>
          <w:rFonts w:asciiTheme="majorHAnsi" w:eastAsia="Times New Roman" w:hAnsiTheme="majorHAnsi" w:cs="Times New Roman"/>
          <w:color w:val="39444D"/>
          <w:kern w:val="36"/>
          <w:sz w:val="40"/>
          <w:szCs w:val="40"/>
          <w:lang w:eastAsia="en-AU"/>
        </w:rPr>
      </w:pPr>
      <w:r w:rsidRPr="004E493F">
        <w:rPr>
          <w:rFonts w:asciiTheme="majorHAnsi" w:eastAsia="Times New Roman" w:hAnsiTheme="majorHAnsi" w:cs="Times New Roman"/>
          <w:color w:val="39444D"/>
          <w:kern w:val="36"/>
          <w:sz w:val="40"/>
          <w:szCs w:val="40"/>
          <w:lang w:eastAsia="en-AU"/>
        </w:rPr>
        <w:fldChar w:fldCharType="begin"/>
      </w:r>
      <w:r w:rsidRPr="004E493F">
        <w:rPr>
          <w:rFonts w:asciiTheme="majorHAnsi" w:eastAsia="Times New Roman" w:hAnsiTheme="majorHAnsi" w:cs="Times New Roman"/>
          <w:color w:val="39444D"/>
          <w:kern w:val="36"/>
          <w:sz w:val="40"/>
          <w:szCs w:val="40"/>
          <w:lang w:eastAsia="en-AU"/>
        </w:rPr>
        <w:instrText xml:space="preserve"> HYPERLINK "http://www.pmhut.com/how-to-write-a-project-proposal" </w:instrText>
      </w:r>
      <w:r w:rsidRPr="004E493F">
        <w:rPr>
          <w:rFonts w:asciiTheme="majorHAnsi" w:eastAsia="Times New Roman" w:hAnsiTheme="majorHAnsi" w:cs="Times New Roman"/>
          <w:color w:val="39444D"/>
          <w:kern w:val="36"/>
          <w:sz w:val="40"/>
          <w:szCs w:val="40"/>
          <w:lang w:eastAsia="en-AU"/>
        </w:rPr>
        <w:fldChar w:fldCharType="separate"/>
      </w:r>
      <w:r w:rsidRPr="004E493F">
        <w:rPr>
          <w:rFonts w:asciiTheme="majorHAnsi" w:eastAsia="Times New Roman" w:hAnsiTheme="majorHAnsi" w:cs="Times New Roman"/>
          <w:color w:val="39444D"/>
          <w:kern w:val="36"/>
          <w:sz w:val="40"/>
          <w:szCs w:val="40"/>
          <w:lang w:eastAsia="en-AU"/>
        </w:rPr>
        <w:t>How to Write a Project Proposal</w:t>
      </w:r>
      <w:r w:rsidRPr="004E493F">
        <w:rPr>
          <w:rFonts w:asciiTheme="majorHAnsi" w:eastAsia="Times New Roman" w:hAnsiTheme="majorHAnsi" w:cs="Times New Roman"/>
          <w:color w:val="39444D"/>
          <w:kern w:val="36"/>
          <w:sz w:val="40"/>
          <w:szCs w:val="40"/>
          <w:lang w:eastAsia="en-AU"/>
        </w:rPr>
        <w:fldChar w:fldCharType="end"/>
      </w:r>
    </w:p>
    <w:p w:rsidR="004E493F" w:rsidRPr="004E493F" w:rsidRDefault="004E493F" w:rsidP="004E493F">
      <w:pPr>
        <w:spacing w:before="100" w:beforeAutospacing="1" w:after="100" w:afterAutospacing="1" w:line="240" w:lineRule="auto"/>
        <w:rPr>
          <w:ins w:id="0" w:author="Unknown"/>
          <w:rFonts w:asciiTheme="majorHAnsi" w:eastAsia="Times New Roman" w:hAnsiTheme="majorHAnsi" w:cs="Times New Roman"/>
          <w:color w:val="39444D"/>
          <w:sz w:val="20"/>
          <w:szCs w:val="20"/>
          <w:lang w:eastAsia="en-AU"/>
        </w:rPr>
      </w:pPr>
      <w:ins w:id="1" w:author="Unknown">
        <w:r w:rsidRPr="00FA6A1A">
          <w:rPr>
            <w:rFonts w:asciiTheme="majorHAnsi" w:eastAsia="Times New Roman" w:hAnsiTheme="majorHAnsi" w:cs="Times New Roman"/>
            <w:b/>
            <w:bCs/>
            <w:color w:val="39444D"/>
            <w:sz w:val="20"/>
            <w:szCs w:val="20"/>
            <w:lang w:eastAsia="en-AU"/>
          </w:rPr>
          <w:t>Purpose</w:t>
        </w:r>
      </w:ins>
    </w:p>
    <w:p w:rsidR="004E493F" w:rsidRPr="004E493F" w:rsidRDefault="004E493F" w:rsidP="004E493F">
      <w:pPr>
        <w:spacing w:before="100" w:beforeAutospacing="1" w:after="100" w:afterAutospacing="1" w:line="240" w:lineRule="auto"/>
        <w:rPr>
          <w:ins w:id="2" w:author="Unknown"/>
          <w:rFonts w:asciiTheme="majorHAnsi" w:eastAsia="Times New Roman" w:hAnsiTheme="majorHAnsi" w:cs="Times New Roman"/>
          <w:color w:val="39444D"/>
          <w:sz w:val="20"/>
          <w:szCs w:val="20"/>
          <w:lang w:eastAsia="en-AU"/>
        </w:rPr>
      </w:pPr>
      <w:ins w:id="3" w:author="Unknown">
        <w:r w:rsidRPr="004E493F">
          <w:rPr>
            <w:rFonts w:asciiTheme="majorHAnsi" w:eastAsia="Times New Roman" w:hAnsiTheme="majorHAnsi" w:cs="Times New Roman"/>
            <w:color w:val="39444D"/>
            <w:sz w:val="20"/>
            <w:szCs w:val="20"/>
            <w:lang w:eastAsia="en-AU"/>
          </w:rPr>
          <w:t>The purpose of a project proposal is to determine if a proposed project is feasible, practical, and worth pursuing.</w:t>
        </w:r>
      </w:ins>
    </w:p>
    <w:p w:rsidR="004E493F" w:rsidRPr="004E493F" w:rsidRDefault="004E493F" w:rsidP="004E493F">
      <w:pPr>
        <w:spacing w:before="100" w:beforeAutospacing="1" w:after="100" w:afterAutospacing="1" w:line="240" w:lineRule="auto"/>
        <w:rPr>
          <w:ins w:id="4" w:author="Unknown"/>
          <w:rFonts w:asciiTheme="majorHAnsi" w:eastAsia="Times New Roman" w:hAnsiTheme="majorHAnsi" w:cs="Times New Roman"/>
          <w:color w:val="39444D"/>
          <w:sz w:val="20"/>
          <w:szCs w:val="20"/>
          <w:lang w:eastAsia="en-AU"/>
        </w:rPr>
      </w:pPr>
      <w:ins w:id="5" w:author="Unknown">
        <w:r w:rsidRPr="00FA6A1A">
          <w:rPr>
            <w:rFonts w:asciiTheme="majorHAnsi" w:eastAsia="Times New Roman" w:hAnsiTheme="majorHAnsi" w:cs="Times New Roman"/>
            <w:b/>
            <w:bCs/>
            <w:color w:val="39444D"/>
            <w:sz w:val="20"/>
            <w:szCs w:val="20"/>
            <w:lang w:eastAsia="en-AU"/>
          </w:rPr>
          <w:t>Who Writes the Proposal?</w:t>
        </w:r>
      </w:ins>
    </w:p>
    <w:p w:rsidR="004E493F" w:rsidRPr="004E493F" w:rsidRDefault="004E493F" w:rsidP="004E493F">
      <w:pPr>
        <w:spacing w:before="100" w:beforeAutospacing="1" w:after="100" w:afterAutospacing="1" w:line="240" w:lineRule="auto"/>
        <w:rPr>
          <w:ins w:id="6" w:author="Unknown"/>
          <w:rFonts w:asciiTheme="majorHAnsi" w:eastAsia="Times New Roman" w:hAnsiTheme="majorHAnsi" w:cs="Times New Roman"/>
          <w:color w:val="39444D"/>
          <w:sz w:val="20"/>
          <w:szCs w:val="20"/>
          <w:lang w:eastAsia="en-AU"/>
        </w:rPr>
      </w:pPr>
      <w:ins w:id="7" w:author="Unknown">
        <w:r w:rsidRPr="004E493F">
          <w:rPr>
            <w:rFonts w:asciiTheme="majorHAnsi" w:eastAsia="Times New Roman" w:hAnsiTheme="majorHAnsi" w:cs="Times New Roman"/>
            <w:color w:val="39444D"/>
            <w:sz w:val="20"/>
            <w:szCs w:val="20"/>
            <w:lang w:eastAsia="en-AU"/>
          </w:rPr>
          <w:t>The project proposal is usually developed from discussions among key stakeholders, and is generally written by marketing personnel, a project sponsor, or a project manager.</w:t>
        </w:r>
      </w:ins>
    </w:p>
    <w:p w:rsidR="004E493F" w:rsidRPr="004E493F" w:rsidRDefault="004E493F" w:rsidP="004E493F">
      <w:pPr>
        <w:spacing w:before="100" w:beforeAutospacing="1" w:after="100" w:afterAutospacing="1" w:line="240" w:lineRule="auto"/>
        <w:rPr>
          <w:ins w:id="8" w:author="Unknown"/>
          <w:rFonts w:asciiTheme="majorHAnsi" w:eastAsia="Times New Roman" w:hAnsiTheme="majorHAnsi" w:cs="Times New Roman"/>
          <w:color w:val="39444D"/>
          <w:sz w:val="20"/>
          <w:szCs w:val="20"/>
          <w:lang w:eastAsia="en-AU"/>
        </w:rPr>
      </w:pPr>
      <w:ins w:id="9" w:author="Unknown">
        <w:r w:rsidRPr="00FA6A1A">
          <w:rPr>
            <w:rFonts w:asciiTheme="majorHAnsi" w:eastAsia="Times New Roman" w:hAnsiTheme="majorHAnsi" w:cs="Times New Roman"/>
            <w:b/>
            <w:bCs/>
            <w:color w:val="39444D"/>
            <w:sz w:val="20"/>
            <w:szCs w:val="20"/>
            <w:lang w:eastAsia="en-AU"/>
          </w:rPr>
          <w:t>What Should a Proposal Contain?</w:t>
        </w:r>
      </w:ins>
    </w:p>
    <w:p w:rsidR="004E493F" w:rsidRPr="004E493F" w:rsidRDefault="004E493F" w:rsidP="004E493F">
      <w:pPr>
        <w:spacing w:before="100" w:beforeAutospacing="1" w:after="100" w:afterAutospacing="1" w:line="240" w:lineRule="auto"/>
        <w:rPr>
          <w:ins w:id="10" w:author="Unknown"/>
          <w:rFonts w:asciiTheme="majorHAnsi" w:eastAsia="Times New Roman" w:hAnsiTheme="majorHAnsi" w:cs="Times New Roman"/>
          <w:color w:val="39444D"/>
          <w:sz w:val="20"/>
          <w:szCs w:val="20"/>
          <w:lang w:eastAsia="en-AU"/>
        </w:rPr>
      </w:pPr>
      <w:ins w:id="11" w:author="Unknown">
        <w:r w:rsidRPr="004E493F">
          <w:rPr>
            <w:rFonts w:asciiTheme="majorHAnsi" w:eastAsia="Times New Roman" w:hAnsiTheme="majorHAnsi" w:cs="Times New Roman"/>
            <w:color w:val="39444D"/>
            <w:sz w:val="20"/>
            <w:szCs w:val="20"/>
            <w:lang w:eastAsia="en-AU"/>
          </w:rPr>
          <w:t>The project proposal should address at least the following questions, but this too depends on the corporate culture, and should be adapted accordingly.</w:t>
        </w:r>
      </w:ins>
    </w:p>
    <w:p w:rsidR="004E493F" w:rsidRPr="004E493F" w:rsidRDefault="004E493F" w:rsidP="004E493F">
      <w:pPr>
        <w:spacing w:before="100" w:beforeAutospacing="1" w:after="100" w:afterAutospacing="1" w:line="240" w:lineRule="auto"/>
        <w:outlineLvl w:val="2"/>
        <w:rPr>
          <w:ins w:id="12" w:author="Unknown"/>
          <w:rFonts w:asciiTheme="majorHAnsi" w:eastAsia="Times New Roman" w:hAnsiTheme="majorHAnsi" w:cs="Times New Roman"/>
          <w:b/>
          <w:bCs/>
          <w:color w:val="39444D"/>
          <w:sz w:val="20"/>
          <w:szCs w:val="20"/>
          <w:lang w:eastAsia="en-AU"/>
        </w:rPr>
      </w:pPr>
      <w:ins w:id="13" w:author="Unknown">
        <w:r w:rsidRPr="004E493F">
          <w:rPr>
            <w:rFonts w:asciiTheme="majorHAnsi" w:eastAsia="Times New Roman" w:hAnsiTheme="majorHAnsi" w:cs="Times New Roman"/>
            <w:b/>
            <w:bCs/>
            <w:color w:val="39444D"/>
            <w:sz w:val="20"/>
            <w:szCs w:val="20"/>
            <w:lang w:eastAsia="en-AU"/>
          </w:rPr>
          <w:t>Project Proposal</w:t>
        </w:r>
      </w:ins>
    </w:p>
    <w:p w:rsidR="004E493F" w:rsidRPr="004E493F" w:rsidRDefault="004E493F" w:rsidP="004E493F">
      <w:pPr>
        <w:spacing w:before="100" w:beforeAutospacing="1" w:after="100" w:afterAutospacing="1" w:line="240" w:lineRule="auto"/>
        <w:rPr>
          <w:ins w:id="14" w:author="Unknown"/>
          <w:rFonts w:asciiTheme="majorHAnsi" w:eastAsia="Times New Roman" w:hAnsiTheme="majorHAnsi" w:cs="Times New Roman"/>
          <w:color w:val="39444D"/>
          <w:sz w:val="20"/>
          <w:szCs w:val="20"/>
          <w:lang w:eastAsia="en-AU"/>
        </w:rPr>
      </w:pPr>
      <w:ins w:id="15" w:author="Unknown">
        <w:r w:rsidRPr="004E493F">
          <w:rPr>
            <w:rFonts w:asciiTheme="majorHAnsi" w:eastAsia="Times New Roman" w:hAnsiTheme="majorHAnsi" w:cs="Times New Roman"/>
            <w:color w:val="39444D"/>
            <w:sz w:val="20"/>
            <w:szCs w:val="20"/>
            <w:lang w:eastAsia="en-AU"/>
          </w:rPr>
          <w:t>A new project should be authorized only if it successfully addresses each of the following questions:</w:t>
        </w:r>
      </w:ins>
    </w:p>
    <w:p w:rsidR="004E493F" w:rsidRPr="004E493F" w:rsidRDefault="004E493F" w:rsidP="004E493F">
      <w:pPr>
        <w:spacing w:before="100" w:beforeAutospacing="1" w:after="100" w:afterAutospacing="1" w:line="240" w:lineRule="auto"/>
        <w:rPr>
          <w:ins w:id="16" w:author="Unknown"/>
          <w:rFonts w:asciiTheme="majorHAnsi" w:eastAsia="Times New Roman" w:hAnsiTheme="majorHAnsi" w:cs="Times New Roman"/>
          <w:color w:val="39444D"/>
          <w:sz w:val="20"/>
          <w:szCs w:val="20"/>
          <w:lang w:eastAsia="en-AU"/>
        </w:rPr>
      </w:pPr>
      <w:ins w:id="17" w:author="Unknown">
        <w:r w:rsidRPr="00FA6A1A">
          <w:rPr>
            <w:rFonts w:asciiTheme="majorHAnsi" w:eastAsia="Times New Roman" w:hAnsiTheme="majorHAnsi" w:cs="Times New Roman"/>
            <w:b/>
            <w:bCs/>
            <w:color w:val="39444D"/>
            <w:sz w:val="20"/>
            <w:szCs w:val="20"/>
            <w:lang w:eastAsia="en-AU"/>
          </w:rPr>
          <w:t>1) How will this project solve the problem, or meet a need?</w:t>
        </w:r>
      </w:ins>
    </w:p>
    <w:p w:rsidR="004E493F" w:rsidRPr="004E493F" w:rsidRDefault="004E493F" w:rsidP="004E493F">
      <w:pPr>
        <w:spacing w:before="100" w:beforeAutospacing="1" w:after="100" w:afterAutospacing="1" w:line="240" w:lineRule="auto"/>
        <w:rPr>
          <w:ins w:id="18" w:author="Unknown"/>
          <w:rFonts w:asciiTheme="majorHAnsi" w:eastAsia="Times New Roman" w:hAnsiTheme="majorHAnsi" w:cs="Times New Roman"/>
          <w:color w:val="39444D"/>
          <w:sz w:val="20"/>
          <w:szCs w:val="20"/>
          <w:lang w:eastAsia="en-AU"/>
        </w:rPr>
      </w:pPr>
      <w:ins w:id="19" w:author="Unknown">
        <w:r w:rsidRPr="004E493F">
          <w:rPr>
            <w:rFonts w:asciiTheme="majorHAnsi" w:eastAsia="Times New Roman" w:hAnsiTheme="majorHAnsi" w:cs="Times New Roman"/>
            <w:color w:val="39444D"/>
            <w:sz w:val="20"/>
            <w:szCs w:val="20"/>
            <w:lang w:eastAsia="en-AU"/>
          </w:rPr>
          <w:t>New product projects must be based on meeting a need or solving a problem. For commercial products marketing personnel attempt to identify needs within a market segment. In some cases, a customer may define its needs and seek a corporation that can best meet them. Another marketing strategy is to identify a problem to be solved within a market segment. It is this need, or opportunity, that becomes the fundamental reason for considering a new product project. This aspect of the proposal should consider the following aspects: Describe the problem to be solved or the need to be met. Describe the factual evidence that defines the problem or need. Verify the accuracy of the factual evidence, both qualitatively and quantitatively.</w:t>
        </w:r>
      </w:ins>
    </w:p>
    <w:p w:rsidR="004E493F" w:rsidRPr="004E493F" w:rsidRDefault="004E493F" w:rsidP="004E493F">
      <w:pPr>
        <w:spacing w:before="100" w:beforeAutospacing="1" w:after="100" w:afterAutospacing="1" w:line="240" w:lineRule="auto"/>
        <w:rPr>
          <w:ins w:id="20" w:author="Unknown"/>
          <w:rFonts w:asciiTheme="majorHAnsi" w:eastAsia="Times New Roman" w:hAnsiTheme="majorHAnsi" w:cs="Times New Roman"/>
          <w:color w:val="39444D"/>
          <w:sz w:val="20"/>
          <w:szCs w:val="20"/>
          <w:lang w:eastAsia="en-AU"/>
        </w:rPr>
      </w:pPr>
      <w:ins w:id="21" w:author="Unknown">
        <w:r w:rsidRPr="00FA6A1A">
          <w:rPr>
            <w:rFonts w:asciiTheme="majorHAnsi" w:eastAsia="Times New Roman" w:hAnsiTheme="majorHAnsi" w:cs="Times New Roman"/>
            <w:b/>
            <w:bCs/>
            <w:color w:val="39444D"/>
            <w:sz w:val="20"/>
            <w:szCs w:val="20"/>
            <w:lang w:eastAsia="en-AU"/>
          </w:rPr>
          <w:t>2) Proposed Solution?</w:t>
        </w:r>
      </w:ins>
    </w:p>
    <w:p w:rsidR="004E493F" w:rsidRPr="004E493F" w:rsidRDefault="004E493F" w:rsidP="004E493F">
      <w:pPr>
        <w:spacing w:before="100" w:beforeAutospacing="1" w:after="100" w:afterAutospacing="1" w:line="240" w:lineRule="auto"/>
        <w:rPr>
          <w:ins w:id="22" w:author="Unknown"/>
          <w:rFonts w:asciiTheme="majorHAnsi" w:eastAsia="Times New Roman" w:hAnsiTheme="majorHAnsi" w:cs="Times New Roman"/>
          <w:color w:val="39444D"/>
          <w:sz w:val="20"/>
          <w:szCs w:val="20"/>
          <w:lang w:eastAsia="en-AU"/>
        </w:rPr>
      </w:pPr>
      <w:ins w:id="23" w:author="Unknown">
        <w:r w:rsidRPr="004E493F">
          <w:rPr>
            <w:rFonts w:asciiTheme="majorHAnsi" w:eastAsia="Times New Roman" w:hAnsiTheme="majorHAnsi" w:cs="Times New Roman"/>
            <w:color w:val="39444D"/>
            <w:sz w:val="20"/>
            <w:szCs w:val="20"/>
            <w:lang w:eastAsia="en-AU"/>
          </w:rPr>
          <w:t>Next, the solution to the need (or problem) is to be evaluated. How well does it meet the need? Who are the competitors, and how will the new product fit into the market window?</w:t>
        </w:r>
      </w:ins>
    </w:p>
    <w:p w:rsidR="004E493F" w:rsidRPr="004E493F" w:rsidRDefault="004E493F" w:rsidP="004E493F">
      <w:pPr>
        <w:spacing w:before="100" w:beforeAutospacing="1" w:after="100" w:afterAutospacing="1" w:line="240" w:lineRule="auto"/>
        <w:rPr>
          <w:ins w:id="24" w:author="Unknown"/>
          <w:rFonts w:asciiTheme="majorHAnsi" w:eastAsia="Times New Roman" w:hAnsiTheme="majorHAnsi" w:cs="Times New Roman"/>
          <w:color w:val="39444D"/>
          <w:sz w:val="20"/>
          <w:szCs w:val="20"/>
          <w:lang w:eastAsia="en-AU"/>
        </w:rPr>
      </w:pPr>
      <w:ins w:id="25" w:author="Unknown">
        <w:r w:rsidRPr="00FA6A1A">
          <w:rPr>
            <w:rFonts w:asciiTheme="majorHAnsi" w:eastAsia="Times New Roman" w:hAnsiTheme="majorHAnsi" w:cs="Times New Roman"/>
            <w:b/>
            <w:bCs/>
            <w:color w:val="39444D"/>
            <w:sz w:val="20"/>
            <w:szCs w:val="20"/>
            <w:lang w:eastAsia="en-AU"/>
          </w:rPr>
          <w:t>3) What will be the goal of this project?</w:t>
        </w:r>
      </w:ins>
    </w:p>
    <w:p w:rsidR="004E493F" w:rsidRPr="004E493F" w:rsidRDefault="004E493F" w:rsidP="004E493F">
      <w:pPr>
        <w:spacing w:before="100" w:beforeAutospacing="1" w:after="100" w:afterAutospacing="1" w:line="240" w:lineRule="auto"/>
        <w:rPr>
          <w:ins w:id="26" w:author="Unknown"/>
          <w:rFonts w:asciiTheme="majorHAnsi" w:eastAsia="Times New Roman" w:hAnsiTheme="majorHAnsi" w:cs="Times New Roman"/>
          <w:color w:val="39444D"/>
          <w:sz w:val="20"/>
          <w:szCs w:val="20"/>
          <w:lang w:eastAsia="en-AU"/>
        </w:rPr>
      </w:pPr>
      <w:ins w:id="27" w:author="Unknown">
        <w:r w:rsidRPr="004E493F">
          <w:rPr>
            <w:rFonts w:asciiTheme="majorHAnsi" w:eastAsia="Times New Roman" w:hAnsiTheme="majorHAnsi" w:cs="Times New Roman"/>
            <w:color w:val="39444D"/>
            <w:sz w:val="20"/>
            <w:szCs w:val="20"/>
            <w:lang w:eastAsia="en-AU"/>
          </w:rPr>
          <w:t>In most cases, the problem solution becomes the goal of the project. Whenever possible, the goal should be:</w:t>
        </w:r>
      </w:ins>
    </w:p>
    <w:p w:rsidR="004E493F" w:rsidRPr="004E493F" w:rsidRDefault="004E493F" w:rsidP="004E493F">
      <w:pPr>
        <w:numPr>
          <w:ilvl w:val="0"/>
          <w:numId w:val="1"/>
        </w:numPr>
        <w:spacing w:before="100" w:beforeAutospacing="1" w:after="100" w:afterAutospacing="1" w:line="240" w:lineRule="auto"/>
        <w:ind w:left="935"/>
        <w:rPr>
          <w:ins w:id="28" w:author="Unknown"/>
          <w:rFonts w:asciiTheme="majorHAnsi" w:eastAsia="Times New Roman" w:hAnsiTheme="majorHAnsi" w:cs="Times New Roman"/>
          <w:color w:val="39444D"/>
          <w:sz w:val="20"/>
          <w:szCs w:val="20"/>
          <w:lang w:eastAsia="en-AU"/>
        </w:rPr>
      </w:pPr>
      <w:ins w:id="29" w:author="Unknown">
        <w:r w:rsidRPr="004E493F">
          <w:rPr>
            <w:rFonts w:asciiTheme="majorHAnsi" w:eastAsia="Times New Roman" w:hAnsiTheme="majorHAnsi" w:cs="Times New Roman"/>
            <w:color w:val="39444D"/>
            <w:sz w:val="20"/>
            <w:szCs w:val="20"/>
            <w:lang w:eastAsia="en-AU"/>
          </w:rPr>
          <w:t>Specific</w:t>
        </w:r>
      </w:ins>
    </w:p>
    <w:p w:rsidR="004E493F" w:rsidRPr="004E493F" w:rsidRDefault="004E493F" w:rsidP="004E493F">
      <w:pPr>
        <w:numPr>
          <w:ilvl w:val="0"/>
          <w:numId w:val="1"/>
        </w:numPr>
        <w:spacing w:before="100" w:beforeAutospacing="1" w:after="100" w:afterAutospacing="1" w:line="240" w:lineRule="auto"/>
        <w:ind w:left="935"/>
        <w:rPr>
          <w:ins w:id="30" w:author="Unknown"/>
          <w:rFonts w:asciiTheme="majorHAnsi" w:eastAsia="Times New Roman" w:hAnsiTheme="majorHAnsi" w:cs="Times New Roman"/>
          <w:color w:val="39444D"/>
          <w:sz w:val="20"/>
          <w:szCs w:val="20"/>
          <w:lang w:eastAsia="en-AU"/>
        </w:rPr>
      </w:pPr>
      <w:ins w:id="31" w:author="Unknown">
        <w:r w:rsidRPr="004E493F">
          <w:rPr>
            <w:rFonts w:asciiTheme="majorHAnsi" w:eastAsia="Times New Roman" w:hAnsiTheme="majorHAnsi" w:cs="Times New Roman"/>
            <w:color w:val="39444D"/>
            <w:sz w:val="20"/>
            <w:szCs w:val="20"/>
            <w:lang w:eastAsia="en-AU"/>
          </w:rPr>
          <w:t>Measurable</w:t>
        </w:r>
      </w:ins>
    </w:p>
    <w:p w:rsidR="004E493F" w:rsidRPr="004E493F" w:rsidRDefault="004E493F" w:rsidP="004E493F">
      <w:pPr>
        <w:numPr>
          <w:ilvl w:val="0"/>
          <w:numId w:val="1"/>
        </w:numPr>
        <w:spacing w:before="100" w:beforeAutospacing="1" w:after="100" w:afterAutospacing="1" w:line="240" w:lineRule="auto"/>
        <w:ind w:left="935"/>
        <w:rPr>
          <w:ins w:id="32" w:author="Unknown"/>
          <w:rFonts w:asciiTheme="majorHAnsi" w:eastAsia="Times New Roman" w:hAnsiTheme="majorHAnsi" w:cs="Times New Roman"/>
          <w:color w:val="39444D"/>
          <w:sz w:val="20"/>
          <w:szCs w:val="20"/>
          <w:lang w:eastAsia="en-AU"/>
        </w:rPr>
      </w:pPr>
      <w:ins w:id="33" w:author="Unknown">
        <w:r w:rsidRPr="004E493F">
          <w:rPr>
            <w:rFonts w:asciiTheme="majorHAnsi" w:eastAsia="Times New Roman" w:hAnsiTheme="majorHAnsi" w:cs="Times New Roman"/>
            <w:color w:val="39444D"/>
            <w:sz w:val="20"/>
            <w:szCs w:val="20"/>
            <w:lang w:eastAsia="en-AU"/>
          </w:rPr>
          <w:t>Achievable</w:t>
        </w:r>
      </w:ins>
    </w:p>
    <w:p w:rsidR="004E493F" w:rsidRPr="004E493F" w:rsidRDefault="004E493F" w:rsidP="004E493F">
      <w:pPr>
        <w:numPr>
          <w:ilvl w:val="0"/>
          <w:numId w:val="1"/>
        </w:numPr>
        <w:spacing w:before="100" w:beforeAutospacing="1" w:after="100" w:afterAutospacing="1" w:line="240" w:lineRule="auto"/>
        <w:ind w:left="935"/>
        <w:rPr>
          <w:ins w:id="34" w:author="Unknown"/>
          <w:rFonts w:asciiTheme="majorHAnsi" w:eastAsia="Times New Roman" w:hAnsiTheme="majorHAnsi" w:cs="Times New Roman"/>
          <w:color w:val="39444D"/>
          <w:sz w:val="20"/>
          <w:szCs w:val="20"/>
          <w:lang w:eastAsia="en-AU"/>
        </w:rPr>
      </w:pPr>
      <w:ins w:id="35" w:author="Unknown">
        <w:r w:rsidRPr="004E493F">
          <w:rPr>
            <w:rFonts w:asciiTheme="majorHAnsi" w:eastAsia="Times New Roman" w:hAnsiTheme="majorHAnsi" w:cs="Times New Roman"/>
            <w:color w:val="39444D"/>
            <w:sz w:val="20"/>
            <w:szCs w:val="20"/>
            <w:lang w:eastAsia="en-AU"/>
          </w:rPr>
          <w:t>Relevant to the corporate strategy</w:t>
        </w:r>
      </w:ins>
    </w:p>
    <w:p w:rsidR="004E493F" w:rsidRPr="004E493F" w:rsidRDefault="004E493F" w:rsidP="004E493F">
      <w:pPr>
        <w:numPr>
          <w:ilvl w:val="0"/>
          <w:numId w:val="1"/>
        </w:numPr>
        <w:spacing w:before="100" w:beforeAutospacing="1" w:after="100" w:afterAutospacing="1" w:line="240" w:lineRule="auto"/>
        <w:ind w:left="935"/>
        <w:rPr>
          <w:ins w:id="36" w:author="Unknown"/>
          <w:rFonts w:asciiTheme="majorHAnsi" w:eastAsia="Times New Roman" w:hAnsiTheme="majorHAnsi" w:cs="Times New Roman"/>
          <w:color w:val="39444D"/>
          <w:sz w:val="20"/>
          <w:szCs w:val="20"/>
          <w:lang w:eastAsia="en-AU"/>
        </w:rPr>
      </w:pPr>
      <w:ins w:id="37" w:author="Unknown">
        <w:r w:rsidRPr="004E493F">
          <w:rPr>
            <w:rFonts w:asciiTheme="majorHAnsi" w:eastAsia="Times New Roman" w:hAnsiTheme="majorHAnsi" w:cs="Times New Roman"/>
            <w:color w:val="39444D"/>
            <w:sz w:val="20"/>
            <w:szCs w:val="20"/>
            <w:lang w:eastAsia="en-AU"/>
          </w:rPr>
          <w:t>Time-lined.</w:t>
        </w:r>
      </w:ins>
    </w:p>
    <w:p w:rsidR="004E493F" w:rsidRPr="004E493F" w:rsidRDefault="004E493F" w:rsidP="004E493F">
      <w:pPr>
        <w:spacing w:before="100" w:beforeAutospacing="1" w:after="100" w:afterAutospacing="1" w:line="240" w:lineRule="auto"/>
        <w:rPr>
          <w:ins w:id="38" w:author="Unknown"/>
          <w:rFonts w:asciiTheme="majorHAnsi" w:eastAsia="Times New Roman" w:hAnsiTheme="majorHAnsi" w:cs="Times New Roman"/>
          <w:color w:val="39444D"/>
          <w:sz w:val="20"/>
          <w:szCs w:val="20"/>
          <w:lang w:eastAsia="en-AU"/>
        </w:rPr>
      </w:pPr>
      <w:ins w:id="39" w:author="Unknown">
        <w:r w:rsidRPr="00FA6A1A">
          <w:rPr>
            <w:rFonts w:asciiTheme="majorHAnsi" w:eastAsia="Times New Roman" w:hAnsiTheme="majorHAnsi" w:cs="Times New Roman"/>
            <w:b/>
            <w:bCs/>
            <w:color w:val="39444D"/>
            <w:sz w:val="20"/>
            <w:szCs w:val="20"/>
            <w:lang w:eastAsia="en-AU"/>
          </w:rPr>
          <w:t>4) What are the product (or service) requirements?</w:t>
        </w:r>
      </w:ins>
    </w:p>
    <w:p w:rsidR="004E493F" w:rsidRPr="004E493F" w:rsidRDefault="004E493F" w:rsidP="004E493F">
      <w:pPr>
        <w:spacing w:before="100" w:beforeAutospacing="1" w:after="100" w:afterAutospacing="1" w:line="240" w:lineRule="auto"/>
        <w:rPr>
          <w:ins w:id="40" w:author="Unknown"/>
          <w:rFonts w:asciiTheme="majorHAnsi" w:eastAsia="Times New Roman" w:hAnsiTheme="majorHAnsi" w:cs="Times New Roman"/>
          <w:color w:val="39444D"/>
          <w:sz w:val="20"/>
          <w:szCs w:val="20"/>
          <w:lang w:eastAsia="en-AU"/>
        </w:rPr>
      </w:pPr>
      <w:ins w:id="41" w:author="Unknown">
        <w:r w:rsidRPr="004E493F">
          <w:rPr>
            <w:rFonts w:asciiTheme="majorHAnsi" w:eastAsia="Times New Roman" w:hAnsiTheme="majorHAnsi" w:cs="Times New Roman"/>
            <w:color w:val="39444D"/>
            <w:sz w:val="20"/>
            <w:szCs w:val="20"/>
            <w:lang w:eastAsia="en-AU"/>
          </w:rPr>
          <w:t>Either marketing personnel, or a customer will identify the product requirements–what the product is expected to do, and how it must perform. Requirements at this stage are embryonic and will be defined during the project planning processes. Most customers don’t know what they want until they know what you can provide.</w:t>
        </w:r>
      </w:ins>
    </w:p>
    <w:p w:rsidR="004E493F" w:rsidRPr="004E493F" w:rsidRDefault="004E493F" w:rsidP="004E493F">
      <w:pPr>
        <w:spacing w:before="100" w:beforeAutospacing="1" w:after="100" w:afterAutospacing="1" w:line="240" w:lineRule="auto"/>
        <w:rPr>
          <w:ins w:id="42" w:author="Unknown"/>
          <w:rFonts w:asciiTheme="majorHAnsi" w:eastAsia="Times New Roman" w:hAnsiTheme="majorHAnsi" w:cs="Times New Roman"/>
          <w:color w:val="39444D"/>
          <w:sz w:val="20"/>
          <w:szCs w:val="20"/>
          <w:lang w:eastAsia="en-AU"/>
        </w:rPr>
      </w:pPr>
      <w:ins w:id="43" w:author="Unknown">
        <w:r w:rsidRPr="00FA6A1A">
          <w:rPr>
            <w:rFonts w:asciiTheme="majorHAnsi" w:eastAsia="Times New Roman" w:hAnsiTheme="majorHAnsi" w:cs="Times New Roman"/>
            <w:b/>
            <w:bCs/>
            <w:color w:val="39444D"/>
            <w:sz w:val="20"/>
            <w:szCs w:val="20"/>
            <w:lang w:eastAsia="en-AU"/>
          </w:rPr>
          <w:lastRenderedPageBreak/>
          <w:t>5) Is this project aligned with corporate goals and strategies?</w:t>
        </w:r>
      </w:ins>
    </w:p>
    <w:p w:rsidR="004E493F" w:rsidRPr="004E493F" w:rsidRDefault="004E493F" w:rsidP="004E493F">
      <w:pPr>
        <w:spacing w:before="100" w:beforeAutospacing="1" w:after="100" w:afterAutospacing="1" w:line="240" w:lineRule="auto"/>
        <w:rPr>
          <w:ins w:id="44" w:author="Unknown"/>
          <w:rFonts w:asciiTheme="majorHAnsi" w:eastAsia="Times New Roman" w:hAnsiTheme="majorHAnsi" w:cs="Times New Roman"/>
          <w:color w:val="39444D"/>
          <w:sz w:val="20"/>
          <w:szCs w:val="20"/>
          <w:lang w:eastAsia="en-AU"/>
        </w:rPr>
      </w:pPr>
      <w:ins w:id="45" w:author="Unknown">
        <w:r w:rsidRPr="004E493F">
          <w:rPr>
            <w:rFonts w:asciiTheme="majorHAnsi" w:eastAsia="Times New Roman" w:hAnsiTheme="majorHAnsi" w:cs="Times New Roman"/>
            <w:color w:val="39444D"/>
            <w:sz w:val="20"/>
            <w:szCs w:val="20"/>
            <w:lang w:eastAsia="en-AU"/>
          </w:rPr>
          <w:t>The proposed project should be evaluated against the overall strategies of the corporation to ensure that it is properly aligned with its strategic goals. Business strategies may include any one of the following:</w:t>
        </w:r>
      </w:ins>
    </w:p>
    <w:p w:rsidR="004E493F" w:rsidRPr="004E493F" w:rsidRDefault="004E493F" w:rsidP="004E493F">
      <w:pPr>
        <w:numPr>
          <w:ilvl w:val="0"/>
          <w:numId w:val="2"/>
        </w:numPr>
        <w:spacing w:before="100" w:beforeAutospacing="1" w:after="100" w:afterAutospacing="1" w:line="240" w:lineRule="auto"/>
        <w:ind w:left="935"/>
        <w:rPr>
          <w:ins w:id="46" w:author="Unknown"/>
          <w:rFonts w:asciiTheme="majorHAnsi" w:eastAsia="Times New Roman" w:hAnsiTheme="majorHAnsi" w:cs="Times New Roman"/>
          <w:color w:val="39444D"/>
          <w:sz w:val="20"/>
          <w:szCs w:val="20"/>
          <w:lang w:eastAsia="en-AU"/>
        </w:rPr>
      </w:pPr>
      <w:ins w:id="47" w:author="Unknown">
        <w:r w:rsidRPr="00FA6A1A">
          <w:rPr>
            <w:rFonts w:asciiTheme="majorHAnsi" w:eastAsia="Times New Roman" w:hAnsiTheme="majorHAnsi" w:cs="Times New Roman"/>
            <w:i/>
            <w:iCs/>
            <w:color w:val="39444D"/>
            <w:sz w:val="20"/>
            <w:szCs w:val="20"/>
            <w:lang w:eastAsia="en-AU"/>
          </w:rPr>
          <w:t>Delayed Revenue Generation.</w:t>
        </w:r>
        <w:r w:rsidRPr="004E493F">
          <w:rPr>
            <w:rFonts w:asciiTheme="majorHAnsi" w:eastAsia="Times New Roman" w:hAnsiTheme="majorHAnsi" w:cs="Times New Roman"/>
            <w:color w:val="39444D"/>
            <w:sz w:val="20"/>
            <w:szCs w:val="20"/>
            <w:lang w:eastAsia="en-AU"/>
          </w:rPr>
          <w:t xml:space="preserve"> Defer immediate return on investment in </w:t>
        </w:r>
        <w:proofErr w:type="spellStart"/>
        <w:r w:rsidRPr="004E493F">
          <w:rPr>
            <w:rFonts w:asciiTheme="majorHAnsi" w:eastAsia="Times New Roman" w:hAnsiTheme="majorHAnsi" w:cs="Times New Roman"/>
            <w:color w:val="39444D"/>
            <w:sz w:val="20"/>
            <w:szCs w:val="20"/>
            <w:lang w:eastAsia="en-AU"/>
          </w:rPr>
          <w:t>favor</w:t>
        </w:r>
        <w:proofErr w:type="spellEnd"/>
        <w:r w:rsidRPr="004E493F">
          <w:rPr>
            <w:rFonts w:asciiTheme="majorHAnsi" w:eastAsia="Times New Roman" w:hAnsiTheme="majorHAnsi" w:cs="Times New Roman"/>
            <w:color w:val="39444D"/>
            <w:sz w:val="20"/>
            <w:szCs w:val="20"/>
            <w:lang w:eastAsia="en-AU"/>
          </w:rPr>
          <w:t xml:space="preserve"> of generating revenue from long-term product operations and support.</w:t>
        </w:r>
      </w:ins>
    </w:p>
    <w:p w:rsidR="004E493F" w:rsidRPr="004E493F" w:rsidRDefault="004E493F" w:rsidP="004E493F">
      <w:pPr>
        <w:numPr>
          <w:ilvl w:val="0"/>
          <w:numId w:val="2"/>
        </w:numPr>
        <w:spacing w:before="100" w:beforeAutospacing="1" w:after="100" w:afterAutospacing="1" w:line="240" w:lineRule="auto"/>
        <w:ind w:left="935"/>
        <w:rPr>
          <w:ins w:id="48" w:author="Unknown"/>
          <w:rFonts w:asciiTheme="majorHAnsi" w:eastAsia="Times New Roman" w:hAnsiTheme="majorHAnsi" w:cs="Times New Roman"/>
          <w:color w:val="39444D"/>
          <w:sz w:val="20"/>
          <w:szCs w:val="20"/>
          <w:lang w:eastAsia="en-AU"/>
        </w:rPr>
      </w:pPr>
      <w:ins w:id="49" w:author="Unknown">
        <w:r w:rsidRPr="00FA6A1A">
          <w:rPr>
            <w:rFonts w:asciiTheme="majorHAnsi" w:eastAsia="Times New Roman" w:hAnsiTheme="majorHAnsi" w:cs="Times New Roman"/>
            <w:i/>
            <w:iCs/>
            <w:color w:val="39444D"/>
            <w:sz w:val="20"/>
            <w:szCs w:val="20"/>
            <w:lang w:eastAsia="en-AU"/>
          </w:rPr>
          <w:t>Market Penetration.</w:t>
        </w:r>
        <w:r w:rsidRPr="004E493F">
          <w:rPr>
            <w:rFonts w:asciiTheme="majorHAnsi" w:eastAsia="Times New Roman" w:hAnsiTheme="majorHAnsi" w:cs="Times New Roman"/>
            <w:color w:val="39444D"/>
            <w:sz w:val="20"/>
            <w:szCs w:val="20"/>
            <w:lang w:eastAsia="en-AU"/>
          </w:rPr>
          <w:t xml:space="preserve"> Saturate market at near cost value to become the dominant leader.</w:t>
        </w:r>
      </w:ins>
    </w:p>
    <w:p w:rsidR="004E493F" w:rsidRPr="004E493F" w:rsidRDefault="004E493F" w:rsidP="004E493F">
      <w:pPr>
        <w:numPr>
          <w:ilvl w:val="0"/>
          <w:numId w:val="2"/>
        </w:numPr>
        <w:spacing w:before="100" w:beforeAutospacing="1" w:after="100" w:afterAutospacing="1" w:line="240" w:lineRule="auto"/>
        <w:ind w:left="935"/>
        <w:rPr>
          <w:ins w:id="50" w:author="Unknown"/>
          <w:rFonts w:asciiTheme="majorHAnsi" w:eastAsia="Times New Roman" w:hAnsiTheme="majorHAnsi" w:cs="Times New Roman"/>
          <w:color w:val="39444D"/>
          <w:sz w:val="20"/>
          <w:szCs w:val="20"/>
          <w:lang w:eastAsia="en-AU"/>
        </w:rPr>
      </w:pPr>
      <w:ins w:id="51" w:author="Unknown">
        <w:r w:rsidRPr="00FA6A1A">
          <w:rPr>
            <w:rFonts w:asciiTheme="majorHAnsi" w:eastAsia="Times New Roman" w:hAnsiTheme="majorHAnsi" w:cs="Times New Roman"/>
            <w:i/>
            <w:iCs/>
            <w:color w:val="39444D"/>
            <w:sz w:val="20"/>
            <w:szCs w:val="20"/>
            <w:lang w:eastAsia="en-AU"/>
          </w:rPr>
          <w:t>Immediate Revenue Generation.</w:t>
        </w:r>
        <w:r w:rsidRPr="004E493F">
          <w:rPr>
            <w:rFonts w:asciiTheme="majorHAnsi" w:eastAsia="Times New Roman" w:hAnsiTheme="majorHAnsi" w:cs="Times New Roman"/>
            <w:color w:val="39444D"/>
            <w:sz w:val="20"/>
            <w:szCs w:val="20"/>
            <w:lang w:eastAsia="en-AU"/>
          </w:rPr>
          <w:t xml:space="preserve"> Produce a maximum return on investment in the shortest possible period.</w:t>
        </w:r>
      </w:ins>
    </w:p>
    <w:p w:rsidR="004E493F" w:rsidRPr="004E493F" w:rsidRDefault="004E493F" w:rsidP="004E493F">
      <w:pPr>
        <w:spacing w:before="100" w:beforeAutospacing="1" w:after="100" w:afterAutospacing="1" w:line="240" w:lineRule="auto"/>
        <w:rPr>
          <w:ins w:id="52" w:author="Unknown"/>
          <w:rFonts w:asciiTheme="majorHAnsi" w:eastAsia="Times New Roman" w:hAnsiTheme="majorHAnsi" w:cs="Times New Roman"/>
          <w:color w:val="39444D"/>
          <w:sz w:val="20"/>
          <w:szCs w:val="20"/>
          <w:lang w:eastAsia="en-AU"/>
        </w:rPr>
      </w:pPr>
      <w:ins w:id="53" w:author="Unknown">
        <w:r w:rsidRPr="00FA6A1A">
          <w:rPr>
            <w:rFonts w:asciiTheme="majorHAnsi" w:eastAsia="Times New Roman" w:hAnsiTheme="majorHAnsi" w:cs="Times New Roman"/>
            <w:b/>
            <w:bCs/>
            <w:color w:val="39444D"/>
            <w:sz w:val="20"/>
            <w:szCs w:val="20"/>
            <w:lang w:eastAsia="en-AU"/>
          </w:rPr>
          <w:t>6) What is the overall scope of work required for this project?</w:t>
        </w:r>
      </w:ins>
    </w:p>
    <w:p w:rsidR="004E493F" w:rsidRPr="004E493F" w:rsidRDefault="004E493F" w:rsidP="004E493F">
      <w:pPr>
        <w:spacing w:before="100" w:beforeAutospacing="1" w:after="100" w:afterAutospacing="1" w:line="240" w:lineRule="auto"/>
        <w:rPr>
          <w:ins w:id="54" w:author="Unknown"/>
          <w:rFonts w:asciiTheme="majorHAnsi" w:eastAsia="Times New Roman" w:hAnsiTheme="majorHAnsi" w:cs="Times New Roman"/>
          <w:color w:val="39444D"/>
          <w:sz w:val="20"/>
          <w:szCs w:val="20"/>
          <w:lang w:eastAsia="en-AU"/>
        </w:rPr>
      </w:pPr>
      <w:ins w:id="55" w:author="Unknown">
        <w:r w:rsidRPr="004E493F">
          <w:rPr>
            <w:rFonts w:asciiTheme="majorHAnsi" w:eastAsia="Times New Roman" w:hAnsiTheme="majorHAnsi" w:cs="Times New Roman"/>
            <w:color w:val="39444D"/>
            <w:sz w:val="20"/>
            <w:szCs w:val="20"/>
            <w:lang w:eastAsia="en-AU"/>
          </w:rPr>
          <w:t>Provide a top-level description of the overall scope of the project. At this point, not enough information is typically available to describe scope in detail. This will take place during the initial planning stage of the project. However, the general description of the project’s scope should be sufficient for making rough estimates of the project’s schedule and costs.</w:t>
        </w:r>
      </w:ins>
    </w:p>
    <w:p w:rsidR="004E493F" w:rsidRPr="004E493F" w:rsidRDefault="004E493F" w:rsidP="004E493F">
      <w:pPr>
        <w:spacing w:before="100" w:beforeAutospacing="1" w:after="100" w:afterAutospacing="1" w:line="240" w:lineRule="auto"/>
        <w:rPr>
          <w:ins w:id="56" w:author="Unknown"/>
          <w:rFonts w:asciiTheme="majorHAnsi" w:eastAsia="Times New Roman" w:hAnsiTheme="majorHAnsi" w:cs="Times New Roman"/>
          <w:color w:val="39444D"/>
          <w:sz w:val="20"/>
          <w:szCs w:val="20"/>
          <w:lang w:eastAsia="en-AU"/>
        </w:rPr>
      </w:pPr>
      <w:ins w:id="57" w:author="Unknown">
        <w:r w:rsidRPr="00FA6A1A">
          <w:rPr>
            <w:rFonts w:asciiTheme="majorHAnsi" w:eastAsia="Times New Roman" w:hAnsiTheme="majorHAnsi" w:cs="Times New Roman"/>
            <w:b/>
            <w:bCs/>
            <w:color w:val="39444D"/>
            <w:sz w:val="20"/>
            <w:szCs w:val="20"/>
            <w:lang w:eastAsia="en-AU"/>
          </w:rPr>
          <w:t>7) What obstacles and risks will this project face?</w:t>
        </w:r>
      </w:ins>
    </w:p>
    <w:p w:rsidR="004E493F" w:rsidRPr="004E493F" w:rsidRDefault="004E493F" w:rsidP="004E493F">
      <w:pPr>
        <w:spacing w:before="100" w:beforeAutospacing="1" w:after="100" w:afterAutospacing="1" w:line="240" w:lineRule="auto"/>
        <w:rPr>
          <w:ins w:id="58" w:author="Unknown"/>
          <w:rFonts w:asciiTheme="majorHAnsi" w:eastAsia="Times New Roman" w:hAnsiTheme="majorHAnsi" w:cs="Times New Roman"/>
          <w:color w:val="39444D"/>
          <w:sz w:val="20"/>
          <w:szCs w:val="20"/>
          <w:lang w:eastAsia="en-AU"/>
        </w:rPr>
      </w:pPr>
      <w:ins w:id="59" w:author="Unknown">
        <w:r w:rsidRPr="004E493F">
          <w:rPr>
            <w:rFonts w:asciiTheme="majorHAnsi" w:eastAsia="Times New Roman" w:hAnsiTheme="majorHAnsi" w:cs="Times New Roman"/>
            <w:color w:val="39444D"/>
            <w:sz w:val="20"/>
            <w:szCs w:val="20"/>
            <w:lang w:eastAsia="en-AU"/>
          </w:rPr>
          <w:t xml:space="preserve">Any identifiable obstacles and risks (threats) that might prevent the successful attainment of the project goals must be considered. Each risk must be </w:t>
        </w:r>
        <w:proofErr w:type="spellStart"/>
        <w:r w:rsidRPr="004E493F">
          <w:rPr>
            <w:rFonts w:asciiTheme="majorHAnsi" w:eastAsia="Times New Roman" w:hAnsiTheme="majorHAnsi" w:cs="Times New Roman"/>
            <w:color w:val="39444D"/>
            <w:sz w:val="20"/>
            <w:szCs w:val="20"/>
            <w:lang w:eastAsia="en-AU"/>
          </w:rPr>
          <w:t>analyzed</w:t>
        </w:r>
        <w:proofErr w:type="spellEnd"/>
        <w:r w:rsidRPr="004E493F">
          <w:rPr>
            <w:rFonts w:asciiTheme="majorHAnsi" w:eastAsia="Times New Roman" w:hAnsiTheme="majorHAnsi" w:cs="Times New Roman"/>
            <w:color w:val="39444D"/>
            <w:sz w:val="20"/>
            <w:szCs w:val="20"/>
            <w:lang w:eastAsia="en-AU"/>
          </w:rPr>
          <w:t>, quantified, and prioritized as much as possible with the information available at this stage of a new project.</w:t>
        </w:r>
      </w:ins>
    </w:p>
    <w:p w:rsidR="004E493F" w:rsidRPr="004E493F" w:rsidRDefault="004E493F" w:rsidP="004E493F">
      <w:pPr>
        <w:spacing w:before="100" w:beforeAutospacing="1" w:after="100" w:afterAutospacing="1" w:line="240" w:lineRule="auto"/>
        <w:rPr>
          <w:ins w:id="60" w:author="Unknown"/>
          <w:rFonts w:asciiTheme="majorHAnsi" w:eastAsia="Times New Roman" w:hAnsiTheme="majorHAnsi" w:cs="Times New Roman"/>
          <w:color w:val="39444D"/>
          <w:sz w:val="20"/>
          <w:szCs w:val="20"/>
          <w:lang w:eastAsia="en-AU"/>
        </w:rPr>
      </w:pPr>
      <w:ins w:id="61" w:author="Unknown">
        <w:r w:rsidRPr="004E493F">
          <w:rPr>
            <w:rFonts w:asciiTheme="majorHAnsi" w:eastAsia="Times New Roman" w:hAnsiTheme="majorHAnsi" w:cs="Times New Roman"/>
            <w:color w:val="39444D"/>
            <w:sz w:val="20"/>
            <w:szCs w:val="20"/>
            <w:lang w:eastAsia="en-AU"/>
          </w:rPr>
          <w:t>Risk responses, including mitigations, risk sharing, risk avoidance, and risk tolerances should be described in this portion of the project proposal.</w:t>
        </w:r>
      </w:ins>
    </w:p>
    <w:p w:rsidR="004E493F" w:rsidRPr="004E493F" w:rsidRDefault="004E493F" w:rsidP="004E493F">
      <w:pPr>
        <w:spacing w:before="100" w:beforeAutospacing="1" w:after="100" w:afterAutospacing="1" w:line="240" w:lineRule="auto"/>
        <w:rPr>
          <w:ins w:id="62" w:author="Unknown"/>
          <w:rFonts w:asciiTheme="majorHAnsi" w:eastAsia="Times New Roman" w:hAnsiTheme="majorHAnsi" w:cs="Times New Roman"/>
          <w:color w:val="39444D"/>
          <w:sz w:val="20"/>
          <w:szCs w:val="20"/>
          <w:lang w:eastAsia="en-AU"/>
        </w:rPr>
      </w:pPr>
      <w:ins w:id="63" w:author="Unknown">
        <w:r w:rsidRPr="00FA6A1A">
          <w:rPr>
            <w:rFonts w:asciiTheme="majorHAnsi" w:eastAsia="Times New Roman" w:hAnsiTheme="majorHAnsi" w:cs="Times New Roman"/>
            <w:b/>
            <w:bCs/>
            <w:color w:val="39444D"/>
            <w:sz w:val="20"/>
            <w:szCs w:val="20"/>
            <w:lang w:eastAsia="en-AU"/>
          </w:rPr>
          <w:t>8) How long will this project take (schedule)?</w:t>
        </w:r>
      </w:ins>
    </w:p>
    <w:p w:rsidR="004E493F" w:rsidRPr="004E493F" w:rsidRDefault="004E493F" w:rsidP="004E493F">
      <w:pPr>
        <w:spacing w:before="100" w:beforeAutospacing="1" w:after="100" w:afterAutospacing="1" w:line="240" w:lineRule="auto"/>
        <w:rPr>
          <w:ins w:id="64" w:author="Unknown"/>
          <w:rFonts w:asciiTheme="majorHAnsi" w:eastAsia="Times New Roman" w:hAnsiTheme="majorHAnsi" w:cs="Times New Roman"/>
          <w:color w:val="39444D"/>
          <w:sz w:val="20"/>
          <w:szCs w:val="20"/>
          <w:lang w:eastAsia="en-AU"/>
        </w:rPr>
      </w:pPr>
      <w:ins w:id="65" w:author="Unknown">
        <w:r w:rsidRPr="004E493F">
          <w:rPr>
            <w:rFonts w:asciiTheme="majorHAnsi" w:eastAsia="Times New Roman" w:hAnsiTheme="majorHAnsi" w:cs="Times New Roman"/>
            <w:color w:val="39444D"/>
            <w:sz w:val="20"/>
            <w:szCs w:val="20"/>
            <w:lang w:eastAsia="en-AU"/>
          </w:rPr>
          <w:t>Once a general product concept is established, and its requirements are proposed, an estimate of the project’s duration is to be made. Since most information at this stage is very general, only a top-level schedule duration estimate can be made, and it is usually given as a range estimate, such as “the schedule duration is estimated to be between 19 to 26 months.”</w:t>
        </w:r>
      </w:ins>
    </w:p>
    <w:p w:rsidR="004E493F" w:rsidRPr="004E493F" w:rsidRDefault="004E493F" w:rsidP="004E493F">
      <w:pPr>
        <w:spacing w:before="100" w:beforeAutospacing="1" w:after="100" w:afterAutospacing="1" w:line="240" w:lineRule="auto"/>
        <w:rPr>
          <w:ins w:id="66" w:author="Unknown"/>
          <w:rFonts w:asciiTheme="majorHAnsi" w:eastAsia="Times New Roman" w:hAnsiTheme="majorHAnsi" w:cs="Times New Roman"/>
          <w:color w:val="39444D"/>
          <w:sz w:val="20"/>
          <w:szCs w:val="20"/>
          <w:lang w:eastAsia="en-AU"/>
        </w:rPr>
      </w:pPr>
      <w:ins w:id="67" w:author="Unknown">
        <w:r w:rsidRPr="00FA6A1A">
          <w:rPr>
            <w:rFonts w:asciiTheme="majorHAnsi" w:eastAsia="Times New Roman" w:hAnsiTheme="majorHAnsi" w:cs="Times New Roman"/>
            <w:b/>
            <w:bCs/>
            <w:color w:val="39444D"/>
            <w:sz w:val="20"/>
            <w:szCs w:val="20"/>
            <w:lang w:eastAsia="en-AU"/>
          </w:rPr>
          <w:t>9) How much will this project cost?</w:t>
        </w:r>
      </w:ins>
    </w:p>
    <w:p w:rsidR="004E493F" w:rsidRPr="004E493F" w:rsidRDefault="004E493F" w:rsidP="004E493F">
      <w:pPr>
        <w:spacing w:before="100" w:beforeAutospacing="1" w:after="100" w:afterAutospacing="1" w:line="240" w:lineRule="auto"/>
        <w:rPr>
          <w:ins w:id="68" w:author="Unknown"/>
          <w:rFonts w:asciiTheme="majorHAnsi" w:eastAsia="Times New Roman" w:hAnsiTheme="majorHAnsi" w:cs="Times New Roman"/>
          <w:color w:val="39444D"/>
          <w:sz w:val="20"/>
          <w:szCs w:val="20"/>
          <w:lang w:eastAsia="en-AU"/>
        </w:rPr>
      </w:pPr>
      <w:ins w:id="69" w:author="Unknown">
        <w:r w:rsidRPr="004E493F">
          <w:rPr>
            <w:rFonts w:asciiTheme="majorHAnsi" w:eastAsia="Times New Roman" w:hAnsiTheme="majorHAnsi" w:cs="Times New Roman"/>
            <w:color w:val="39444D"/>
            <w:sz w:val="20"/>
            <w:szCs w:val="20"/>
            <w:lang w:eastAsia="en-AU"/>
          </w:rPr>
          <w:t xml:space="preserve">Order of magnitude cost estimates are also made as part of the project proposal, and like the schedule estimate, are usually given as a range, such as, “the cost is estimated to be </w:t>
        </w:r>
        <w:proofErr w:type="gramStart"/>
        <w:r w:rsidRPr="004E493F">
          <w:rPr>
            <w:rFonts w:asciiTheme="majorHAnsi" w:eastAsia="Times New Roman" w:hAnsiTheme="majorHAnsi" w:cs="Times New Roman"/>
            <w:color w:val="39444D"/>
            <w:sz w:val="20"/>
            <w:szCs w:val="20"/>
            <w:lang w:eastAsia="en-AU"/>
          </w:rPr>
          <w:t>between $2.1 to $2.6 Million</w:t>
        </w:r>
        <w:proofErr w:type="gramEnd"/>
        <w:r w:rsidRPr="004E493F">
          <w:rPr>
            <w:rFonts w:asciiTheme="majorHAnsi" w:eastAsia="Times New Roman" w:hAnsiTheme="majorHAnsi" w:cs="Times New Roman"/>
            <w:color w:val="39444D"/>
            <w:sz w:val="20"/>
            <w:szCs w:val="20"/>
            <w:lang w:eastAsia="en-AU"/>
          </w:rPr>
          <w:t>.” Cash flow tables, projected return-on investment, and funding requirements are also considered in this step.</w:t>
        </w:r>
      </w:ins>
    </w:p>
    <w:p w:rsidR="004E493F" w:rsidRPr="004E493F" w:rsidRDefault="004E493F" w:rsidP="004E493F">
      <w:pPr>
        <w:spacing w:before="100" w:beforeAutospacing="1" w:after="100" w:afterAutospacing="1" w:line="240" w:lineRule="auto"/>
        <w:rPr>
          <w:ins w:id="70" w:author="Unknown"/>
          <w:rFonts w:asciiTheme="majorHAnsi" w:eastAsia="Times New Roman" w:hAnsiTheme="majorHAnsi" w:cs="Times New Roman"/>
          <w:color w:val="39444D"/>
          <w:sz w:val="20"/>
          <w:szCs w:val="20"/>
          <w:lang w:eastAsia="en-AU"/>
        </w:rPr>
      </w:pPr>
      <w:ins w:id="71" w:author="Unknown">
        <w:r w:rsidRPr="00FA6A1A">
          <w:rPr>
            <w:rFonts w:asciiTheme="majorHAnsi" w:eastAsia="Times New Roman" w:hAnsiTheme="majorHAnsi" w:cs="Times New Roman"/>
            <w:b/>
            <w:bCs/>
            <w:color w:val="39444D"/>
            <w:sz w:val="20"/>
            <w:szCs w:val="20"/>
            <w:lang w:eastAsia="en-AU"/>
          </w:rPr>
          <w:t>10) What resources will be required by this project?</w:t>
        </w:r>
      </w:ins>
    </w:p>
    <w:p w:rsidR="004E493F" w:rsidRPr="004E493F" w:rsidRDefault="004E493F" w:rsidP="004E493F">
      <w:pPr>
        <w:spacing w:before="100" w:beforeAutospacing="1" w:after="100" w:afterAutospacing="1" w:line="240" w:lineRule="auto"/>
        <w:rPr>
          <w:ins w:id="72" w:author="Unknown"/>
          <w:rFonts w:asciiTheme="majorHAnsi" w:eastAsia="Times New Roman" w:hAnsiTheme="majorHAnsi" w:cs="Times New Roman"/>
          <w:color w:val="39444D"/>
          <w:sz w:val="20"/>
          <w:szCs w:val="20"/>
          <w:lang w:eastAsia="en-AU"/>
        </w:rPr>
      </w:pPr>
      <w:ins w:id="73" w:author="Unknown">
        <w:r w:rsidRPr="004E493F">
          <w:rPr>
            <w:rFonts w:asciiTheme="majorHAnsi" w:eastAsia="Times New Roman" w:hAnsiTheme="majorHAnsi" w:cs="Times New Roman"/>
            <w:color w:val="39444D"/>
            <w:sz w:val="20"/>
            <w:szCs w:val="20"/>
            <w:lang w:eastAsia="en-AU"/>
          </w:rPr>
          <w:t>Before a project can be authori</w:t>
        </w:r>
      </w:ins>
      <w:r w:rsidR="00FA6A1A">
        <w:rPr>
          <w:rFonts w:asciiTheme="majorHAnsi" w:eastAsia="Times New Roman" w:hAnsiTheme="majorHAnsi" w:cs="Times New Roman"/>
          <w:color w:val="39444D"/>
          <w:sz w:val="20"/>
          <w:szCs w:val="20"/>
          <w:lang w:eastAsia="en-AU"/>
        </w:rPr>
        <w:t>s</w:t>
      </w:r>
      <w:ins w:id="74" w:author="Unknown">
        <w:r w:rsidRPr="004E493F">
          <w:rPr>
            <w:rFonts w:asciiTheme="majorHAnsi" w:eastAsia="Times New Roman" w:hAnsiTheme="majorHAnsi" w:cs="Times New Roman"/>
            <w:color w:val="39444D"/>
            <w:sz w:val="20"/>
            <w:szCs w:val="20"/>
            <w:lang w:eastAsia="en-AU"/>
          </w:rPr>
          <w:t>ed it is vital that a corporation consider the resources needed to support it. Resources include needed personnel, equipment, facilities, processes, and funding. Should insufficient resources be available it may be necessary to either outsource portions of the project, or reduce its scope to fall within available resources.</w:t>
        </w:r>
      </w:ins>
    </w:p>
    <w:p w:rsidR="00CE6947" w:rsidRPr="00FA6A1A" w:rsidRDefault="00CE6947" w:rsidP="004E493F">
      <w:pPr>
        <w:rPr>
          <w:rFonts w:asciiTheme="majorHAnsi" w:hAnsiTheme="majorHAnsi"/>
          <w:sz w:val="20"/>
          <w:szCs w:val="20"/>
        </w:rPr>
      </w:pPr>
    </w:p>
    <w:sectPr w:rsidR="00CE6947" w:rsidRPr="00FA6A1A" w:rsidSect="00CE694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w:pict>
  </w:numPicBullet>
  <w:numPicBullet w:numPicBulletId="1">
    <w:pict>
      <v:shape id="_x0000_i1031" type="#_x0000_t75" style="width:3in;height:3in" o:bullet="t"/>
    </w:pict>
  </w:numPicBullet>
  <w:abstractNum w:abstractNumId="0">
    <w:nsid w:val="436D6CDC"/>
    <w:multiLevelType w:val="multilevel"/>
    <w:tmpl w:val="0C5C6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3C1A2F"/>
    <w:multiLevelType w:val="multilevel"/>
    <w:tmpl w:val="85DCB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4E493F"/>
    <w:rsid w:val="00004712"/>
    <w:rsid w:val="000048C9"/>
    <w:rsid w:val="0002188F"/>
    <w:rsid w:val="00022458"/>
    <w:rsid w:val="00025C77"/>
    <w:rsid w:val="0003190F"/>
    <w:rsid w:val="00040C8F"/>
    <w:rsid w:val="000444A8"/>
    <w:rsid w:val="0004627E"/>
    <w:rsid w:val="00046958"/>
    <w:rsid w:val="0005240E"/>
    <w:rsid w:val="00054F4A"/>
    <w:rsid w:val="000552CA"/>
    <w:rsid w:val="00063064"/>
    <w:rsid w:val="00063C86"/>
    <w:rsid w:val="00064DA1"/>
    <w:rsid w:val="00066AA0"/>
    <w:rsid w:val="00075A1D"/>
    <w:rsid w:val="00083465"/>
    <w:rsid w:val="00085894"/>
    <w:rsid w:val="000928BE"/>
    <w:rsid w:val="000A526F"/>
    <w:rsid w:val="000B3A99"/>
    <w:rsid w:val="000B723A"/>
    <w:rsid w:val="000C4CC8"/>
    <w:rsid w:val="000D32B4"/>
    <w:rsid w:val="000D5D1D"/>
    <w:rsid w:val="000D67E3"/>
    <w:rsid w:val="000F0BB9"/>
    <w:rsid w:val="000F0ECB"/>
    <w:rsid w:val="000F3163"/>
    <w:rsid w:val="000F35B5"/>
    <w:rsid w:val="000F3803"/>
    <w:rsid w:val="001108F3"/>
    <w:rsid w:val="001118EC"/>
    <w:rsid w:val="00113E57"/>
    <w:rsid w:val="00114734"/>
    <w:rsid w:val="00143689"/>
    <w:rsid w:val="00144865"/>
    <w:rsid w:val="001510A9"/>
    <w:rsid w:val="001547AA"/>
    <w:rsid w:val="001576DE"/>
    <w:rsid w:val="00167248"/>
    <w:rsid w:val="001778CC"/>
    <w:rsid w:val="00182EA5"/>
    <w:rsid w:val="00183976"/>
    <w:rsid w:val="00187D7D"/>
    <w:rsid w:val="001922B9"/>
    <w:rsid w:val="001A78FE"/>
    <w:rsid w:val="001A796F"/>
    <w:rsid w:val="001B1CCB"/>
    <w:rsid w:val="001B481A"/>
    <w:rsid w:val="001E155F"/>
    <w:rsid w:val="001E3105"/>
    <w:rsid w:val="001E382B"/>
    <w:rsid w:val="001E7B3C"/>
    <w:rsid w:val="001F6F05"/>
    <w:rsid w:val="00202C3A"/>
    <w:rsid w:val="00226C6F"/>
    <w:rsid w:val="002312AE"/>
    <w:rsid w:val="00234520"/>
    <w:rsid w:val="00237F87"/>
    <w:rsid w:val="002649B7"/>
    <w:rsid w:val="002720C3"/>
    <w:rsid w:val="002765DA"/>
    <w:rsid w:val="002913AD"/>
    <w:rsid w:val="002953D6"/>
    <w:rsid w:val="002962D3"/>
    <w:rsid w:val="002A083C"/>
    <w:rsid w:val="002A2092"/>
    <w:rsid w:val="002A72F0"/>
    <w:rsid w:val="002B4F15"/>
    <w:rsid w:val="002C1365"/>
    <w:rsid w:val="002D2775"/>
    <w:rsid w:val="002E46F2"/>
    <w:rsid w:val="002E76FC"/>
    <w:rsid w:val="002E7BAD"/>
    <w:rsid w:val="002F275F"/>
    <w:rsid w:val="002F2F9A"/>
    <w:rsid w:val="002F7BD7"/>
    <w:rsid w:val="00302D72"/>
    <w:rsid w:val="0030567F"/>
    <w:rsid w:val="00305CF7"/>
    <w:rsid w:val="00305F0A"/>
    <w:rsid w:val="00306AD3"/>
    <w:rsid w:val="00307856"/>
    <w:rsid w:val="0031024A"/>
    <w:rsid w:val="00314377"/>
    <w:rsid w:val="00321E31"/>
    <w:rsid w:val="00322882"/>
    <w:rsid w:val="00323D1F"/>
    <w:rsid w:val="003303E6"/>
    <w:rsid w:val="003409F1"/>
    <w:rsid w:val="00341066"/>
    <w:rsid w:val="00345A59"/>
    <w:rsid w:val="00351A85"/>
    <w:rsid w:val="003567CA"/>
    <w:rsid w:val="003666FF"/>
    <w:rsid w:val="00372671"/>
    <w:rsid w:val="003761EA"/>
    <w:rsid w:val="00380A77"/>
    <w:rsid w:val="00387B33"/>
    <w:rsid w:val="00387DA6"/>
    <w:rsid w:val="00390D0F"/>
    <w:rsid w:val="00392743"/>
    <w:rsid w:val="003957E9"/>
    <w:rsid w:val="003A4F6E"/>
    <w:rsid w:val="003A5B99"/>
    <w:rsid w:val="003A5F80"/>
    <w:rsid w:val="003A6641"/>
    <w:rsid w:val="003B0319"/>
    <w:rsid w:val="003B6A41"/>
    <w:rsid w:val="003B7252"/>
    <w:rsid w:val="003C04DD"/>
    <w:rsid w:val="003C054B"/>
    <w:rsid w:val="003C5223"/>
    <w:rsid w:val="003C6C08"/>
    <w:rsid w:val="003C6D9D"/>
    <w:rsid w:val="003D23F1"/>
    <w:rsid w:val="003D5D86"/>
    <w:rsid w:val="003E67DF"/>
    <w:rsid w:val="003F1ACA"/>
    <w:rsid w:val="003F23C5"/>
    <w:rsid w:val="004043B5"/>
    <w:rsid w:val="00411168"/>
    <w:rsid w:val="00413FDF"/>
    <w:rsid w:val="004148A4"/>
    <w:rsid w:val="0041534D"/>
    <w:rsid w:val="004201F1"/>
    <w:rsid w:val="00423112"/>
    <w:rsid w:val="0043450D"/>
    <w:rsid w:val="00437336"/>
    <w:rsid w:val="004468C1"/>
    <w:rsid w:val="00447258"/>
    <w:rsid w:val="00454123"/>
    <w:rsid w:val="0045422A"/>
    <w:rsid w:val="00455604"/>
    <w:rsid w:val="004573A5"/>
    <w:rsid w:val="00471584"/>
    <w:rsid w:val="00486392"/>
    <w:rsid w:val="0048646B"/>
    <w:rsid w:val="0048705D"/>
    <w:rsid w:val="004918CB"/>
    <w:rsid w:val="00491AD5"/>
    <w:rsid w:val="00491E97"/>
    <w:rsid w:val="00492C43"/>
    <w:rsid w:val="004B3B73"/>
    <w:rsid w:val="004B7A71"/>
    <w:rsid w:val="004C1693"/>
    <w:rsid w:val="004D4FFD"/>
    <w:rsid w:val="004E1688"/>
    <w:rsid w:val="004E493F"/>
    <w:rsid w:val="004E56D1"/>
    <w:rsid w:val="004F1478"/>
    <w:rsid w:val="005032E6"/>
    <w:rsid w:val="005053F0"/>
    <w:rsid w:val="00510BA4"/>
    <w:rsid w:val="00513488"/>
    <w:rsid w:val="00521088"/>
    <w:rsid w:val="0052362E"/>
    <w:rsid w:val="005303B9"/>
    <w:rsid w:val="0053478A"/>
    <w:rsid w:val="00542E60"/>
    <w:rsid w:val="0054571C"/>
    <w:rsid w:val="00553516"/>
    <w:rsid w:val="00562048"/>
    <w:rsid w:val="005738BF"/>
    <w:rsid w:val="00583C48"/>
    <w:rsid w:val="00586E51"/>
    <w:rsid w:val="00590DB2"/>
    <w:rsid w:val="0059322A"/>
    <w:rsid w:val="00593E8A"/>
    <w:rsid w:val="00596B58"/>
    <w:rsid w:val="005B2999"/>
    <w:rsid w:val="005B4BAA"/>
    <w:rsid w:val="005B7948"/>
    <w:rsid w:val="005C0D67"/>
    <w:rsid w:val="005C6CB6"/>
    <w:rsid w:val="005D20BA"/>
    <w:rsid w:val="005D37FE"/>
    <w:rsid w:val="005D4D5E"/>
    <w:rsid w:val="005E032D"/>
    <w:rsid w:val="005E1A5E"/>
    <w:rsid w:val="005E7798"/>
    <w:rsid w:val="005F1C71"/>
    <w:rsid w:val="005F4AA6"/>
    <w:rsid w:val="006003E7"/>
    <w:rsid w:val="006037CE"/>
    <w:rsid w:val="00604C44"/>
    <w:rsid w:val="006159FC"/>
    <w:rsid w:val="006164EF"/>
    <w:rsid w:val="00620E18"/>
    <w:rsid w:val="0062461E"/>
    <w:rsid w:val="0063275B"/>
    <w:rsid w:val="00633DEA"/>
    <w:rsid w:val="0065289A"/>
    <w:rsid w:val="00655CCB"/>
    <w:rsid w:val="0066030C"/>
    <w:rsid w:val="006727CA"/>
    <w:rsid w:val="00675496"/>
    <w:rsid w:val="00676CA7"/>
    <w:rsid w:val="006824A1"/>
    <w:rsid w:val="00682AD4"/>
    <w:rsid w:val="00685FF4"/>
    <w:rsid w:val="006942F6"/>
    <w:rsid w:val="00697839"/>
    <w:rsid w:val="006B3D43"/>
    <w:rsid w:val="006B3F70"/>
    <w:rsid w:val="006B71B0"/>
    <w:rsid w:val="006C1584"/>
    <w:rsid w:val="006D2CCC"/>
    <w:rsid w:val="006D37E0"/>
    <w:rsid w:val="006E29C3"/>
    <w:rsid w:val="006E3E3B"/>
    <w:rsid w:val="006E509B"/>
    <w:rsid w:val="006E69CA"/>
    <w:rsid w:val="006E7D2A"/>
    <w:rsid w:val="006F0EB8"/>
    <w:rsid w:val="006F114D"/>
    <w:rsid w:val="006F57A9"/>
    <w:rsid w:val="0071304C"/>
    <w:rsid w:val="0071511E"/>
    <w:rsid w:val="00717F1E"/>
    <w:rsid w:val="00720A9C"/>
    <w:rsid w:val="007229A2"/>
    <w:rsid w:val="0073211F"/>
    <w:rsid w:val="00745112"/>
    <w:rsid w:val="007571C3"/>
    <w:rsid w:val="00771A21"/>
    <w:rsid w:val="00773B79"/>
    <w:rsid w:val="00776D9E"/>
    <w:rsid w:val="007777BA"/>
    <w:rsid w:val="00782640"/>
    <w:rsid w:val="007842C0"/>
    <w:rsid w:val="007915A6"/>
    <w:rsid w:val="00794760"/>
    <w:rsid w:val="007A2922"/>
    <w:rsid w:val="007B2BDE"/>
    <w:rsid w:val="007B4187"/>
    <w:rsid w:val="007B72C1"/>
    <w:rsid w:val="007C3AB7"/>
    <w:rsid w:val="007C4565"/>
    <w:rsid w:val="007C49E8"/>
    <w:rsid w:val="007D24FC"/>
    <w:rsid w:val="007D2B44"/>
    <w:rsid w:val="007E1C1F"/>
    <w:rsid w:val="007F11F5"/>
    <w:rsid w:val="007F1E98"/>
    <w:rsid w:val="007F2320"/>
    <w:rsid w:val="007F6444"/>
    <w:rsid w:val="008033CC"/>
    <w:rsid w:val="0080765C"/>
    <w:rsid w:val="00810E92"/>
    <w:rsid w:val="00831311"/>
    <w:rsid w:val="00833298"/>
    <w:rsid w:val="008365B8"/>
    <w:rsid w:val="00837DF0"/>
    <w:rsid w:val="00842AE8"/>
    <w:rsid w:val="00850160"/>
    <w:rsid w:val="00853459"/>
    <w:rsid w:val="00864289"/>
    <w:rsid w:val="00864C7C"/>
    <w:rsid w:val="0086648C"/>
    <w:rsid w:val="00867917"/>
    <w:rsid w:val="00874D76"/>
    <w:rsid w:val="00880B67"/>
    <w:rsid w:val="008867AE"/>
    <w:rsid w:val="00891325"/>
    <w:rsid w:val="00893AAB"/>
    <w:rsid w:val="00894A8A"/>
    <w:rsid w:val="00895E71"/>
    <w:rsid w:val="00897B16"/>
    <w:rsid w:val="008A0455"/>
    <w:rsid w:val="008A588D"/>
    <w:rsid w:val="008B6842"/>
    <w:rsid w:val="008C0B66"/>
    <w:rsid w:val="008C6EFB"/>
    <w:rsid w:val="008C7083"/>
    <w:rsid w:val="008D5ABB"/>
    <w:rsid w:val="008D638D"/>
    <w:rsid w:val="008D720A"/>
    <w:rsid w:val="008E0882"/>
    <w:rsid w:val="008E54AF"/>
    <w:rsid w:val="008F45DA"/>
    <w:rsid w:val="008F5BCD"/>
    <w:rsid w:val="009068E5"/>
    <w:rsid w:val="00906D9D"/>
    <w:rsid w:val="00907A72"/>
    <w:rsid w:val="00910C28"/>
    <w:rsid w:val="009122EF"/>
    <w:rsid w:val="0092022F"/>
    <w:rsid w:val="00922248"/>
    <w:rsid w:val="00922D7B"/>
    <w:rsid w:val="009254C1"/>
    <w:rsid w:val="00926334"/>
    <w:rsid w:val="00930A8A"/>
    <w:rsid w:val="00944B0A"/>
    <w:rsid w:val="00950E88"/>
    <w:rsid w:val="00971E13"/>
    <w:rsid w:val="00975221"/>
    <w:rsid w:val="00982EB3"/>
    <w:rsid w:val="00985C5B"/>
    <w:rsid w:val="009931F9"/>
    <w:rsid w:val="009A1170"/>
    <w:rsid w:val="009B3F76"/>
    <w:rsid w:val="009C7CFD"/>
    <w:rsid w:val="009E18C7"/>
    <w:rsid w:val="009E4C56"/>
    <w:rsid w:val="009E7402"/>
    <w:rsid w:val="009F256A"/>
    <w:rsid w:val="009F5379"/>
    <w:rsid w:val="009F5AF3"/>
    <w:rsid w:val="009F75F1"/>
    <w:rsid w:val="00A02604"/>
    <w:rsid w:val="00A02826"/>
    <w:rsid w:val="00A03B6F"/>
    <w:rsid w:val="00A174AF"/>
    <w:rsid w:val="00A20F67"/>
    <w:rsid w:val="00A56C6A"/>
    <w:rsid w:val="00A6004F"/>
    <w:rsid w:val="00A84B75"/>
    <w:rsid w:val="00A93950"/>
    <w:rsid w:val="00A93B4F"/>
    <w:rsid w:val="00AA068A"/>
    <w:rsid w:val="00AA27D1"/>
    <w:rsid w:val="00AB1933"/>
    <w:rsid w:val="00AB66C5"/>
    <w:rsid w:val="00AC61C9"/>
    <w:rsid w:val="00AC6909"/>
    <w:rsid w:val="00AC7BAB"/>
    <w:rsid w:val="00AD47AA"/>
    <w:rsid w:val="00AD62F1"/>
    <w:rsid w:val="00AD6382"/>
    <w:rsid w:val="00AD69D1"/>
    <w:rsid w:val="00AE2E04"/>
    <w:rsid w:val="00AE5703"/>
    <w:rsid w:val="00AF5B0F"/>
    <w:rsid w:val="00AF763C"/>
    <w:rsid w:val="00B0745F"/>
    <w:rsid w:val="00B14A80"/>
    <w:rsid w:val="00B25B60"/>
    <w:rsid w:val="00B350BB"/>
    <w:rsid w:val="00B35ECB"/>
    <w:rsid w:val="00B36B89"/>
    <w:rsid w:val="00B40D9B"/>
    <w:rsid w:val="00B43C25"/>
    <w:rsid w:val="00B45818"/>
    <w:rsid w:val="00B45B81"/>
    <w:rsid w:val="00B53AA7"/>
    <w:rsid w:val="00B609D1"/>
    <w:rsid w:val="00B64885"/>
    <w:rsid w:val="00B65F8E"/>
    <w:rsid w:val="00B74EE3"/>
    <w:rsid w:val="00B77095"/>
    <w:rsid w:val="00B85006"/>
    <w:rsid w:val="00BB0AB9"/>
    <w:rsid w:val="00BB1A5E"/>
    <w:rsid w:val="00BB21BC"/>
    <w:rsid w:val="00BB7C51"/>
    <w:rsid w:val="00BD29C0"/>
    <w:rsid w:val="00BD34DB"/>
    <w:rsid w:val="00BE622D"/>
    <w:rsid w:val="00BF45E2"/>
    <w:rsid w:val="00BF71DE"/>
    <w:rsid w:val="00C00DD4"/>
    <w:rsid w:val="00C06CFB"/>
    <w:rsid w:val="00C10CF5"/>
    <w:rsid w:val="00C135AE"/>
    <w:rsid w:val="00C17B5C"/>
    <w:rsid w:val="00C21DFC"/>
    <w:rsid w:val="00C260E8"/>
    <w:rsid w:val="00C2743C"/>
    <w:rsid w:val="00C3359C"/>
    <w:rsid w:val="00C35E6C"/>
    <w:rsid w:val="00C42A41"/>
    <w:rsid w:val="00C43ABA"/>
    <w:rsid w:val="00C538DC"/>
    <w:rsid w:val="00C55FAD"/>
    <w:rsid w:val="00C70307"/>
    <w:rsid w:val="00C71DCE"/>
    <w:rsid w:val="00C73D1F"/>
    <w:rsid w:val="00C81800"/>
    <w:rsid w:val="00C9508C"/>
    <w:rsid w:val="00CA16BE"/>
    <w:rsid w:val="00CA1D88"/>
    <w:rsid w:val="00CC2974"/>
    <w:rsid w:val="00CC44B1"/>
    <w:rsid w:val="00CC7A99"/>
    <w:rsid w:val="00CD7132"/>
    <w:rsid w:val="00CE1C9B"/>
    <w:rsid w:val="00CE59BD"/>
    <w:rsid w:val="00CE6947"/>
    <w:rsid w:val="00CF00CB"/>
    <w:rsid w:val="00CF5FF8"/>
    <w:rsid w:val="00CF7828"/>
    <w:rsid w:val="00D038D1"/>
    <w:rsid w:val="00D047CA"/>
    <w:rsid w:val="00D13EDB"/>
    <w:rsid w:val="00D140EB"/>
    <w:rsid w:val="00D14C08"/>
    <w:rsid w:val="00D2307C"/>
    <w:rsid w:val="00D328E8"/>
    <w:rsid w:val="00D32CA3"/>
    <w:rsid w:val="00D34D25"/>
    <w:rsid w:val="00D35C41"/>
    <w:rsid w:val="00D404D3"/>
    <w:rsid w:val="00D50506"/>
    <w:rsid w:val="00D52DCC"/>
    <w:rsid w:val="00D6333D"/>
    <w:rsid w:val="00D647A2"/>
    <w:rsid w:val="00D65B9B"/>
    <w:rsid w:val="00D7527F"/>
    <w:rsid w:val="00D90063"/>
    <w:rsid w:val="00D909BC"/>
    <w:rsid w:val="00D91CF9"/>
    <w:rsid w:val="00D96CDD"/>
    <w:rsid w:val="00D9735A"/>
    <w:rsid w:val="00DA1156"/>
    <w:rsid w:val="00DA4022"/>
    <w:rsid w:val="00DA658E"/>
    <w:rsid w:val="00DA7C39"/>
    <w:rsid w:val="00DB2402"/>
    <w:rsid w:val="00DC2C94"/>
    <w:rsid w:val="00DC60EC"/>
    <w:rsid w:val="00DC6205"/>
    <w:rsid w:val="00DC6EAD"/>
    <w:rsid w:val="00DD0E3B"/>
    <w:rsid w:val="00DD1690"/>
    <w:rsid w:val="00DD76C9"/>
    <w:rsid w:val="00DE420B"/>
    <w:rsid w:val="00DE4E31"/>
    <w:rsid w:val="00DE533C"/>
    <w:rsid w:val="00DF7CB6"/>
    <w:rsid w:val="00E11786"/>
    <w:rsid w:val="00E212B8"/>
    <w:rsid w:val="00E223E6"/>
    <w:rsid w:val="00E34787"/>
    <w:rsid w:val="00E3725C"/>
    <w:rsid w:val="00E52E28"/>
    <w:rsid w:val="00E54430"/>
    <w:rsid w:val="00E54B08"/>
    <w:rsid w:val="00E55BFF"/>
    <w:rsid w:val="00E56122"/>
    <w:rsid w:val="00E65EE4"/>
    <w:rsid w:val="00E66AD5"/>
    <w:rsid w:val="00E708FF"/>
    <w:rsid w:val="00E8382A"/>
    <w:rsid w:val="00E83D24"/>
    <w:rsid w:val="00E85C13"/>
    <w:rsid w:val="00E911A3"/>
    <w:rsid w:val="00E9578B"/>
    <w:rsid w:val="00EA1A87"/>
    <w:rsid w:val="00EA3C6E"/>
    <w:rsid w:val="00ED4207"/>
    <w:rsid w:val="00EE041F"/>
    <w:rsid w:val="00EE21A8"/>
    <w:rsid w:val="00EE2D1D"/>
    <w:rsid w:val="00F03299"/>
    <w:rsid w:val="00F0337B"/>
    <w:rsid w:val="00F11704"/>
    <w:rsid w:val="00F12555"/>
    <w:rsid w:val="00F1412B"/>
    <w:rsid w:val="00F22227"/>
    <w:rsid w:val="00F24654"/>
    <w:rsid w:val="00F2797C"/>
    <w:rsid w:val="00F368E6"/>
    <w:rsid w:val="00F4030D"/>
    <w:rsid w:val="00F4189D"/>
    <w:rsid w:val="00F4223F"/>
    <w:rsid w:val="00F44FB2"/>
    <w:rsid w:val="00F51519"/>
    <w:rsid w:val="00F54503"/>
    <w:rsid w:val="00F62377"/>
    <w:rsid w:val="00F72682"/>
    <w:rsid w:val="00F8141D"/>
    <w:rsid w:val="00F82F28"/>
    <w:rsid w:val="00F96B14"/>
    <w:rsid w:val="00FA594B"/>
    <w:rsid w:val="00FA6A1A"/>
    <w:rsid w:val="00FB24B1"/>
    <w:rsid w:val="00FB2A87"/>
    <w:rsid w:val="00FC1507"/>
    <w:rsid w:val="00FC38D9"/>
    <w:rsid w:val="00FC4EC5"/>
    <w:rsid w:val="00FD3354"/>
    <w:rsid w:val="00FE3C03"/>
    <w:rsid w:val="00FF469D"/>
    <w:rsid w:val="00FF536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947"/>
  </w:style>
  <w:style w:type="paragraph" w:styleId="Heading3">
    <w:name w:val="heading 3"/>
    <w:basedOn w:val="Normal"/>
    <w:link w:val="Heading3Char"/>
    <w:uiPriority w:val="9"/>
    <w:qFormat/>
    <w:rsid w:val="004E493F"/>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E493F"/>
    <w:rPr>
      <w:rFonts w:ascii="Times New Roman" w:eastAsia="Times New Roman" w:hAnsi="Times New Roman" w:cs="Times New Roman"/>
      <w:b/>
      <w:bCs/>
      <w:sz w:val="27"/>
      <w:szCs w:val="27"/>
      <w:lang w:eastAsia="en-AU"/>
    </w:rPr>
  </w:style>
  <w:style w:type="character" w:styleId="Hyperlink">
    <w:name w:val="Hyperlink"/>
    <w:basedOn w:val="DefaultParagraphFont"/>
    <w:uiPriority w:val="99"/>
    <w:semiHidden/>
    <w:unhideWhenUsed/>
    <w:rsid w:val="004E493F"/>
    <w:rPr>
      <w:strike w:val="0"/>
      <w:dstrike w:val="0"/>
      <w:color w:val="707070"/>
      <w:u w:val="none"/>
      <w:effect w:val="none"/>
    </w:rPr>
  </w:style>
  <w:style w:type="character" w:styleId="Strong">
    <w:name w:val="Strong"/>
    <w:basedOn w:val="DefaultParagraphFont"/>
    <w:uiPriority w:val="22"/>
    <w:qFormat/>
    <w:rsid w:val="004E493F"/>
    <w:rPr>
      <w:b/>
      <w:bCs/>
    </w:rPr>
  </w:style>
  <w:style w:type="paragraph" w:styleId="NormalWeb">
    <w:name w:val="Normal (Web)"/>
    <w:basedOn w:val="Normal"/>
    <w:uiPriority w:val="99"/>
    <w:semiHidden/>
    <w:unhideWhenUsed/>
    <w:rsid w:val="004E493F"/>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date1">
    <w:name w:val="date1"/>
    <w:basedOn w:val="Normal"/>
    <w:rsid w:val="004E493F"/>
    <w:pPr>
      <w:pBdr>
        <w:top w:val="single" w:sz="4" w:space="2" w:color="5B7D00"/>
      </w:pBdr>
      <w:spacing w:before="107"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4E493F"/>
    <w:rPr>
      <w:i/>
      <w:iCs/>
    </w:rPr>
  </w:style>
  <w:style w:type="paragraph" w:styleId="BalloonText">
    <w:name w:val="Balloon Text"/>
    <w:basedOn w:val="Normal"/>
    <w:link w:val="BalloonTextChar"/>
    <w:uiPriority w:val="99"/>
    <w:semiHidden/>
    <w:unhideWhenUsed/>
    <w:rsid w:val="004E49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49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6214322">
      <w:bodyDiv w:val="1"/>
      <w:marLeft w:val="0"/>
      <w:marRight w:val="0"/>
      <w:marTop w:val="0"/>
      <w:marBottom w:val="0"/>
      <w:divBdr>
        <w:top w:val="none" w:sz="0" w:space="0" w:color="auto"/>
        <w:left w:val="none" w:sz="0" w:space="0" w:color="auto"/>
        <w:bottom w:val="none" w:sz="0" w:space="0" w:color="auto"/>
        <w:right w:val="none" w:sz="0" w:space="0" w:color="auto"/>
      </w:divBdr>
      <w:divsChild>
        <w:div w:id="1449857761">
          <w:marLeft w:val="0"/>
          <w:marRight w:val="0"/>
          <w:marTop w:val="0"/>
          <w:marBottom w:val="0"/>
          <w:divBdr>
            <w:top w:val="none" w:sz="0" w:space="0" w:color="auto"/>
            <w:left w:val="none" w:sz="0" w:space="0" w:color="auto"/>
            <w:bottom w:val="none" w:sz="0" w:space="0" w:color="auto"/>
            <w:right w:val="none" w:sz="0" w:space="0" w:color="auto"/>
          </w:divBdr>
          <w:divsChild>
            <w:div w:id="1758290169">
              <w:marLeft w:val="0"/>
              <w:marRight w:val="0"/>
              <w:marTop w:val="0"/>
              <w:marBottom w:val="0"/>
              <w:divBdr>
                <w:top w:val="none" w:sz="0" w:space="0" w:color="auto"/>
                <w:left w:val="none" w:sz="0" w:space="0" w:color="auto"/>
                <w:bottom w:val="none" w:sz="0" w:space="0" w:color="auto"/>
                <w:right w:val="none" w:sz="0" w:space="0" w:color="auto"/>
              </w:divBdr>
              <w:divsChild>
                <w:div w:id="1124544541">
                  <w:marLeft w:val="215"/>
                  <w:marRight w:val="0"/>
                  <w:marTop w:val="290"/>
                  <w:marBottom w:val="0"/>
                  <w:divBdr>
                    <w:top w:val="none" w:sz="0" w:space="0" w:color="auto"/>
                    <w:left w:val="none" w:sz="0" w:space="0" w:color="auto"/>
                    <w:bottom w:val="none" w:sz="0" w:space="0" w:color="auto"/>
                    <w:right w:val="none" w:sz="0" w:space="0" w:color="auto"/>
                  </w:divBdr>
                  <w:divsChild>
                    <w:div w:id="2079670587">
                      <w:marLeft w:val="0"/>
                      <w:marRight w:val="0"/>
                      <w:marTop w:val="0"/>
                      <w:marBottom w:val="0"/>
                      <w:divBdr>
                        <w:top w:val="none" w:sz="0" w:space="0" w:color="auto"/>
                        <w:left w:val="none" w:sz="0" w:space="0" w:color="auto"/>
                        <w:bottom w:val="none" w:sz="0" w:space="0" w:color="auto"/>
                        <w:right w:val="none" w:sz="0" w:space="0" w:color="auto"/>
                      </w:divBdr>
                      <w:divsChild>
                        <w:div w:id="455877818">
                          <w:marLeft w:val="0"/>
                          <w:marRight w:val="0"/>
                          <w:marTop w:val="0"/>
                          <w:marBottom w:val="0"/>
                          <w:divBdr>
                            <w:top w:val="none" w:sz="0" w:space="0" w:color="auto"/>
                            <w:left w:val="none" w:sz="0" w:space="0" w:color="auto"/>
                            <w:bottom w:val="none" w:sz="0" w:space="0" w:color="auto"/>
                            <w:right w:val="none" w:sz="0" w:space="0" w:color="auto"/>
                          </w:divBdr>
                        </w:div>
                        <w:div w:id="210583917">
                          <w:marLeft w:val="0"/>
                          <w:marRight w:val="0"/>
                          <w:marTop w:val="0"/>
                          <w:marBottom w:val="0"/>
                          <w:divBdr>
                            <w:top w:val="none" w:sz="0" w:space="0" w:color="auto"/>
                            <w:left w:val="none" w:sz="0" w:space="0" w:color="auto"/>
                            <w:bottom w:val="none" w:sz="0" w:space="0" w:color="auto"/>
                            <w:right w:val="none" w:sz="0" w:space="0" w:color="auto"/>
                          </w:divBdr>
                        </w:div>
                      </w:divsChild>
                    </w:div>
                    <w:div w:id="1872960345">
                      <w:marLeft w:val="0"/>
                      <w:marRight w:val="0"/>
                      <w:marTop w:val="0"/>
                      <w:marBottom w:val="269"/>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749</Words>
  <Characters>4272</Characters>
  <Application>Microsoft Office Word</Application>
  <DocSecurity>0</DocSecurity>
  <Lines>35</Lines>
  <Paragraphs>10</Paragraphs>
  <ScaleCrop>false</ScaleCrop>
  <Company>NSW DET</Company>
  <LinksUpToDate>false</LinksUpToDate>
  <CharactersWithSpaces>5011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jmcdonald2</dc:creator>
  <cp:keywords/>
  <dc:description/>
  <cp:lastModifiedBy>jmcdonald2</cp:lastModifiedBy>
  <cp:revision>2</cp:revision>
  <dcterms:created xsi:type="dcterms:W3CDTF">2011-08-09T01:19:00Z</dcterms:created>
  <dcterms:modified xsi:type="dcterms:W3CDTF">2011-08-09T01:19:00Z</dcterms:modified>
</cp:coreProperties>
</file>